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9D76" w14:textId="77777777"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B0D75">
        <w:rPr>
          <w:rFonts w:ascii="Arial" w:hAnsi="Arial" w:cs="Arial"/>
          <w:b/>
          <w:color w:val="000000" w:themeColor="text1"/>
        </w:rPr>
        <w:t>12</w:t>
      </w:r>
      <w:r w:rsidR="00E61E53" w:rsidRPr="00E61E53">
        <w:rPr>
          <w:rFonts w:ascii="Arial" w:hAnsi="Arial" w:cs="Arial"/>
          <w:b/>
          <w:color w:val="000000" w:themeColor="text1"/>
        </w:rPr>
        <w:t xml:space="preserve">: </w:t>
      </w:r>
      <w:r w:rsidR="004B0D75" w:rsidRPr="004B0D75">
        <w:rPr>
          <w:rFonts w:ascii="Arial" w:hAnsi="Arial" w:cs="Arial"/>
          <w:b/>
          <w:color w:val="000000" w:themeColor="text1"/>
        </w:rPr>
        <w:t>Wniosek o wgląd do pracy egzaminacyjnej</w:t>
      </w:r>
    </w:p>
    <w:p w14:paraId="5BE3A5DC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75EDBA3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D1CD99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6D3C2AD" w14:textId="77777777" w:rsid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</w:p>
    <w:p w14:paraId="34E064BA" w14:textId="77777777" w:rsidR="004B0D75" w:rsidRP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…………………………… </w:t>
      </w:r>
      <w:r w:rsidRPr="004B0D75">
        <w:rPr>
          <w:rFonts w:ascii="Arial" w:eastAsia="Times New Roman" w:hAnsi="Arial" w:cs="Arial"/>
          <w:color w:val="000000" w:themeColor="text1"/>
          <w:sz w:val="20"/>
          <w:lang w:eastAsia="pl-PL"/>
        </w:rPr>
        <w:tab/>
        <w:t xml:space="preserve">………………… </w:t>
      </w:r>
    </w:p>
    <w:p w14:paraId="1F851368" w14:textId="77777777" w:rsidR="004B0D75" w:rsidRP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         </w:t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miejscowość </w:t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  <w:t xml:space="preserve">          data </w:t>
      </w:r>
    </w:p>
    <w:p w14:paraId="4F463C78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548AB091" w14:textId="77777777" w:rsidR="004B0D75" w:rsidRPr="004B0D75" w:rsidRDefault="004B0D75" w:rsidP="004B0D75">
      <w:pPr>
        <w:spacing w:after="130" w:line="270" w:lineRule="auto"/>
        <w:ind w:left="-5" w:right="308" w:hanging="10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imię i nazwisko wnioskującego</w:t>
      </w:r>
    </w:p>
    <w:p w14:paraId="67A496DF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303CCDF1" w14:textId="77777777" w:rsidR="004B0D75" w:rsidRPr="004B0D75" w:rsidRDefault="004B0D75" w:rsidP="004B0D75">
      <w:pPr>
        <w:spacing w:after="0" w:line="240" w:lineRule="auto"/>
        <w:ind w:left="-6" w:right="306" w:hanging="11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adres wnioskującego do korespondencji: </w:t>
      </w:r>
    </w:p>
    <w:p w14:paraId="27B563BB" w14:textId="77777777" w:rsidR="004B0D75" w:rsidRPr="004B0D75" w:rsidRDefault="004B0D75" w:rsidP="00CA1DCE">
      <w:pPr>
        <w:spacing w:after="120" w:line="240" w:lineRule="auto"/>
        <w:ind w:left="-6" w:right="306" w:hanging="11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kod pocztowy, miejscowość, ul. numer domu</w:t>
      </w:r>
      <w:r w:rsidR="00CA1DCE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/ mieszkania</w:t>
      </w:r>
    </w:p>
    <w:p w14:paraId="74BFB3DA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7963B7DD" w14:textId="77777777" w:rsidR="004B0D75" w:rsidRPr="004B0D75" w:rsidRDefault="004B0D75" w:rsidP="004B0D75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nr telefonu wnioskującego </w:t>
      </w:r>
    </w:p>
    <w:p w14:paraId="01919B4A" w14:textId="77777777" w:rsidR="004B0D75" w:rsidRPr="004B0D75" w:rsidRDefault="004B0D75" w:rsidP="004B0D75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</w:p>
    <w:p w14:paraId="49FF1F0E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5B572644" w14:textId="77777777" w:rsidR="004B0D75" w:rsidRPr="004B0D75" w:rsidRDefault="004B0D75" w:rsidP="004B0D75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adres poczty elektronicznej</w:t>
      </w:r>
    </w:p>
    <w:p w14:paraId="3963DD43" w14:textId="77777777" w:rsidR="004B0D75" w:rsidRPr="004B0D75" w:rsidRDefault="004B0D75" w:rsidP="004B0D75">
      <w:pPr>
        <w:spacing w:after="58"/>
        <w:rPr>
          <w:rFonts w:ascii="Arial" w:eastAsia="Times New Roman" w:hAnsi="Arial" w:cs="Arial"/>
          <w:color w:val="000000" w:themeColor="text1"/>
          <w:lang w:eastAsia="pl-PL"/>
        </w:rPr>
      </w:pPr>
    </w:p>
    <w:p w14:paraId="472C3605" w14:textId="77777777" w:rsidR="004B0D75" w:rsidRPr="004B0D75" w:rsidRDefault="004B0D75" w:rsidP="004B0D75">
      <w:pPr>
        <w:spacing w:after="218" w:line="250" w:lineRule="auto"/>
        <w:ind w:left="4653" w:hanging="8"/>
        <w:jc w:val="both"/>
        <w:outlineLvl w:val="0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lang w:eastAsia="pl-PL"/>
        </w:rPr>
        <w:t>Dyrektor Ok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ręgowej Komisji Egzaminacyjnej</w:t>
      </w:r>
    </w:p>
    <w:p w14:paraId="06214020" w14:textId="77777777" w:rsidR="004B0D75" w:rsidRPr="004B0D75" w:rsidRDefault="004B0D75" w:rsidP="004B0D75">
      <w:pPr>
        <w:spacing w:after="218" w:line="250" w:lineRule="auto"/>
        <w:ind w:left="4653" w:hanging="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lang w:eastAsia="pl-PL"/>
        </w:rPr>
        <w:t>w/we</w:t>
      </w: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 …………………………………………… </w:t>
      </w:r>
    </w:p>
    <w:p w14:paraId="44A5CB17" w14:textId="77777777" w:rsidR="004B0D75" w:rsidRPr="004B0D75" w:rsidRDefault="004B0D75" w:rsidP="004B0D75">
      <w:pPr>
        <w:shd w:val="clear" w:color="auto" w:fill="D9D9D9"/>
        <w:spacing w:after="3" w:line="268" w:lineRule="auto"/>
        <w:ind w:left="10" w:right="47" w:hanging="1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WNIOSEK O </w:t>
      </w:r>
      <w:r w:rsidRPr="004B0D75">
        <w:rPr>
          <w:rFonts w:ascii="Arial" w:eastAsia="Times New Roman" w:hAnsi="Arial" w:cs="Arial"/>
          <w:b/>
          <w:sz w:val="24"/>
          <w:szCs w:val="24"/>
          <w:lang w:eastAsia="pl-PL"/>
        </w:rPr>
        <w:t>WGLĄD DO PRACY EGZAMINACYJNEJ*</w:t>
      </w:r>
    </w:p>
    <w:p w14:paraId="276D056D" w14:textId="77777777" w:rsidR="004B0D75" w:rsidRPr="004B0D75" w:rsidRDefault="004B0D75" w:rsidP="004B0D75">
      <w:pPr>
        <w:shd w:val="clear" w:color="auto" w:fill="D9D9D9"/>
        <w:spacing w:after="3" w:line="268" w:lineRule="auto"/>
        <w:ind w:left="10" w:right="47" w:hanging="1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B0D75">
        <w:rPr>
          <w:rFonts w:ascii="Arial" w:eastAsia="Times New Roman" w:hAnsi="Arial" w:cs="Arial"/>
          <w:b/>
          <w:sz w:val="24"/>
          <w:szCs w:val="24"/>
          <w:lang w:eastAsia="pl-PL"/>
        </w:rPr>
        <w:t>EGZAMINU ZAWODOWEGO</w:t>
      </w:r>
      <w:r w:rsidRPr="004B0D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C75F8CC" w14:textId="77777777" w:rsidR="004B0D75" w:rsidRPr="004B0D75" w:rsidRDefault="004B0D75" w:rsidP="004B0D75">
      <w:pPr>
        <w:spacing w:after="0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 </w:t>
      </w:r>
    </w:p>
    <w:p w14:paraId="74D6678C" w14:textId="242F20ED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Na podstawie art. 44zzzt ust. 1 ustawy z dnia 7 września 1991 r. o systemie oświaty </w:t>
      </w:r>
      <w:r w:rsidRPr="004B0D75">
        <w:rPr>
          <w:rFonts w:ascii="Arial" w:hAnsi="Arial" w:cs="Arial"/>
          <w:color w:val="000000" w:themeColor="text1"/>
        </w:rPr>
        <w:t>(Dz.U. z 202</w:t>
      </w:r>
      <w:r w:rsidR="009116F8">
        <w:rPr>
          <w:rFonts w:ascii="Arial" w:hAnsi="Arial" w:cs="Arial"/>
          <w:color w:val="000000" w:themeColor="text1"/>
        </w:rPr>
        <w:t>5</w:t>
      </w:r>
      <w:r w:rsidRPr="004B0D75">
        <w:rPr>
          <w:rFonts w:ascii="Arial" w:hAnsi="Arial" w:cs="Arial"/>
          <w:color w:val="000000" w:themeColor="text1"/>
        </w:rPr>
        <w:t xml:space="preserve"> r. poz.</w:t>
      </w:r>
      <w:r w:rsidR="00D678F6">
        <w:rPr>
          <w:rFonts w:ascii="Arial" w:hAnsi="Arial" w:cs="Arial"/>
          <w:color w:val="000000" w:themeColor="text1"/>
        </w:rPr>
        <w:t> </w:t>
      </w:r>
      <w:r w:rsidR="009116F8">
        <w:rPr>
          <w:rFonts w:ascii="Arial" w:hAnsi="Arial" w:cs="Arial"/>
          <w:color w:val="000000" w:themeColor="text1"/>
        </w:rPr>
        <w:t>881</w:t>
      </w:r>
      <w:r w:rsidR="0000428A">
        <w:rPr>
          <w:rFonts w:ascii="Arial" w:hAnsi="Arial" w:cs="Arial"/>
          <w:color w:val="000000" w:themeColor="text1"/>
        </w:rPr>
        <w:t xml:space="preserve">, </w:t>
      </w:r>
      <w:r w:rsidR="0000428A" w:rsidRPr="0000428A">
        <w:rPr>
          <w:rFonts w:ascii="Arial" w:hAnsi="Arial" w:cs="Arial"/>
          <w:color w:val="000000" w:themeColor="text1"/>
        </w:rPr>
        <w:t>z późn. zm.</w:t>
      </w:r>
      <w:r w:rsidRPr="0000428A">
        <w:rPr>
          <w:rFonts w:ascii="Arial" w:hAnsi="Arial" w:cs="Arial"/>
        </w:rPr>
        <w:t>)</w:t>
      </w:r>
      <w:r w:rsidRPr="004B0D75">
        <w:rPr>
          <w:rFonts w:ascii="Arial" w:hAnsi="Arial" w:cs="Arial"/>
          <w:color w:val="000000" w:themeColor="text1"/>
        </w:rPr>
        <w:t xml:space="preserve"> </w:t>
      </w:r>
      <w:r w:rsidRPr="004B0D75">
        <w:rPr>
          <w:rFonts w:ascii="Arial" w:eastAsia="Times New Roman" w:hAnsi="Arial" w:cs="Arial"/>
          <w:lang w:eastAsia="pl-PL"/>
        </w:rPr>
        <w:t xml:space="preserve">składam wniosek o wgląd do pracy egzaminacyjnej*  </w:t>
      </w:r>
    </w:p>
    <w:p w14:paraId="604F63F6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</w:p>
    <w:p w14:paraId="60BAC92E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i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>imię i nazwisko zdającego: ............................................................................................................................</w:t>
      </w:r>
    </w:p>
    <w:p w14:paraId="78C4CA5E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 xml:space="preserve"> </w:t>
      </w:r>
    </w:p>
    <w:tbl>
      <w:tblPr>
        <w:tblpPr w:vertAnchor="text" w:tblpX="2716" w:tblpY="-65"/>
        <w:tblOverlap w:val="never"/>
        <w:tblW w:w="3627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28"/>
        <w:gridCol w:w="331"/>
        <w:gridCol w:w="329"/>
        <w:gridCol w:w="329"/>
        <w:gridCol w:w="331"/>
        <w:gridCol w:w="329"/>
        <w:gridCol w:w="329"/>
        <w:gridCol w:w="332"/>
        <w:gridCol w:w="329"/>
        <w:gridCol w:w="331"/>
        <w:gridCol w:w="329"/>
      </w:tblGrid>
      <w:tr w:rsidR="004B0D75" w:rsidRPr="004B0D75" w14:paraId="7D36D230" w14:textId="77777777" w:rsidTr="006A2C78">
        <w:trPr>
          <w:trHeight w:val="35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5E21" w14:textId="77777777"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BD3B5" w14:textId="77777777" w:rsidR="004B0D75" w:rsidRPr="004B0D75" w:rsidRDefault="004B0D75" w:rsidP="006A2C78">
            <w:pPr>
              <w:spacing w:after="0" w:line="240" w:lineRule="auto"/>
              <w:ind w:left="3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97AD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A848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CA33B" w14:textId="77777777"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ED671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75E1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827DC" w14:textId="77777777"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DE4B5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E007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E3228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14:paraId="3B2A7B57" w14:textId="77777777" w:rsidR="004B0D75" w:rsidRPr="004B0D75" w:rsidRDefault="004B0D75" w:rsidP="004B0D75">
      <w:pPr>
        <w:spacing w:after="0"/>
        <w:ind w:right="5253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 xml:space="preserve">numer PESEL </w:t>
      </w:r>
    </w:p>
    <w:tbl>
      <w:tblPr>
        <w:tblW w:w="993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60"/>
        <w:gridCol w:w="690"/>
        <w:gridCol w:w="425"/>
        <w:gridCol w:w="14"/>
        <w:gridCol w:w="7782"/>
        <w:gridCol w:w="14"/>
      </w:tblGrid>
      <w:tr w:rsidR="004B0D75" w:rsidRPr="004B0D75" w14:paraId="3FB59D8D" w14:textId="77777777" w:rsidTr="006A2C78">
        <w:trPr>
          <w:gridAfter w:val="1"/>
          <w:wAfter w:w="14" w:type="dxa"/>
          <w:cantSplit/>
          <w:trHeight w:val="34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A94D7" w14:textId="77777777"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61BCECF2" w14:textId="77777777" w:rsidR="004B0D75" w:rsidRPr="004B0D75" w:rsidRDefault="004B0D75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0D7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AEEE2" w14:textId="77777777"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left w:val="dotted" w:sz="4" w:space="0" w:color="auto"/>
            </w:tcBorders>
          </w:tcPr>
          <w:p w14:paraId="150B2E51" w14:textId="77777777" w:rsidR="004B0D75" w:rsidRPr="004B0D75" w:rsidRDefault="004B0D75" w:rsidP="006A2C78">
            <w:pPr>
              <w:spacing w:before="60" w:after="0" w:line="240" w:lineRule="auto"/>
              <w:ind w:left="-86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dashed" w:sz="4" w:space="0" w:color="auto"/>
            </w:tcBorders>
          </w:tcPr>
          <w:p w14:paraId="68FCA793" w14:textId="77777777"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B0D75" w:rsidRPr="004B0D75" w14:paraId="633FC7A6" w14:textId="77777777" w:rsidTr="006A2C78">
        <w:trPr>
          <w:cantSplit/>
          <w:trHeight w:val="340"/>
        </w:trPr>
        <w:tc>
          <w:tcPr>
            <w:tcW w:w="2140" w:type="dxa"/>
            <w:gridSpan w:val="5"/>
            <w:vMerge w:val="restart"/>
          </w:tcPr>
          <w:p w14:paraId="3569FA52" w14:textId="77777777" w:rsidR="004B0D75" w:rsidRPr="004B0D75" w:rsidRDefault="004B0D75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z </w:t>
            </w: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7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3DB4FC4C" w14:textId="77777777" w:rsidR="004B0D75" w:rsidRPr="004B0D75" w:rsidRDefault="004B0D75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B0D75" w:rsidRPr="004B0D75" w14:paraId="3A6F7DFB" w14:textId="77777777" w:rsidTr="006A2C78">
        <w:trPr>
          <w:cantSplit/>
          <w:trHeight w:val="266"/>
        </w:trPr>
        <w:tc>
          <w:tcPr>
            <w:tcW w:w="2140" w:type="dxa"/>
            <w:gridSpan w:val="5"/>
            <w:vMerge/>
          </w:tcPr>
          <w:p w14:paraId="20DB158E" w14:textId="77777777" w:rsidR="004B0D75" w:rsidRPr="004B0D75" w:rsidRDefault="004B0D75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dashed" w:sz="4" w:space="0" w:color="auto"/>
            </w:tcBorders>
          </w:tcPr>
          <w:p w14:paraId="0FD6B1CB" w14:textId="77777777" w:rsidR="004B0D75" w:rsidRPr="004B0D75" w:rsidRDefault="004B0D75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6240D9BA" w14:textId="77777777" w:rsidR="004B0D75" w:rsidRPr="004B0D75" w:rsidRDefault="004B0D75" w:rsidP="004B0D75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p w14:paraId="6CEDA2B6" w14:textId="77777777" w:rsidR="004B0D75" w:rsidRPr="004B0D75" w:rsidRDefault="004B0D75" w:rsidP="004B0D7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>przeprowadzanego w terminie 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59"/>
        <w:gridCol w:w="1224"/>
        <w:gridCol w:w="359"/>
        <w:gridCol w:w="1437"/>
        <w:gridCol w:w="2580"/>
        <w:gridCol w:w="2580"/>
      </w:tblGrid>
      <w:tr w:rsidR="004B0D75" w:rsidRPr="004B0D75" w14:paraId="15339CA0" w14:textId="77777777" w:rsidTr="00E126B8">
        <w:trPr>
          <w:trHeight w:val="368"/>
        </w:trPr>
        <w:tc>
          <w:tcPr>
            <w:tcW w:w="18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8820C4" w14:textId="77777777" w:rsidR="004B0D75" w:rsidRPr="004B0D75" w:rsidRDefault="004B0D75" w:rsidP="006A2C78">
            <w:pPr>
              <w:spacing w:after="0" w:line="240" w:lineRule="auto"/>
              <w:ind w:left="108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Dotyczy części egzaminu</w:t>
            </w:r>
            <w:r w:rsidR="00E126B8" w:rsidRPr="00B00C1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485DFAC2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69D28C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pisemnej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6EBF182D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75F4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praktycznej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CD201" w14:textId="77777777" w:rsidR="004B0D75" w:rsidRPr="004B0D75" w:rsidRDefault="004B0D75" w:rsidP="006A2C78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62814B53" w14:textId="77777777" w:rsidR="004B0D75" w:rsidRPr="004B0D75" w:rsidRDefault="004B0D75" w:rsidP="006A2C78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780C680F" w14:textId="77777777" w:rsidR="004B0D75" w:rsidRPr="004B0D75" w:rsidRDefault="00E126B8" w:rsidP="004B0D75">
      <w:pPr>
        <w:spacing w:after="20"/>
        <w:ind w:firstLine="1701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*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4B0D75" w:rsidRPr="004B0D75">
        <w:rPr>
          <w:rFonts w:ascii="Arial" w:eastAsia="Times New Roman" w:hAnsi="Arial" w:cs="Arial"/>
          <w:i/>
          <w:sz w:val="18"/>
          <w:szCs w:val="18"/>
          <w:lang w:eastAsia="pl-PL"/>
        </w:rPr>
        <w:t>Zaznaczyć część egzaminu, stawiając „X”</w:t>
      </w:r>
    </w:p>
    <w:p w14:paraId="0F0101A9" w14:textId="77777777" w:rsidR="004B0D75" w:rsidRPr="004B0D75" w:rsidRDefault="004B0D75" w:rsidP="004B0D75">
      <w:pPr>
        <w:spacing w:after="4" w:line="250" w:lineRule="auto"/>
        <w:ind w:left="-7" w:hanging="8"/>
        <w:jc w:val="both"/>
        <w:rPr>
          <w:rFonts w:ascii="Arial" w:eastAsia="Times New Roman" w:hAnsi="Arial" w:cs="Arial"/>
          <w:sz w:val="20"/>
          <w:lang w:eastAsia="pl-PL"/>
        </w:rPr>
      </w:pPr>
    </w:p>
    <w:p w14:paraId="34A96DC3" w14:textId="77777777" w:rsidR="004B0D75" w:rsidRPr="004B0D75" w:rsidRDefault="004B0D75" w:rsidP="004B0D75">
      <w:pPr>
        <w:spacing w:after="5" w:line="270" w:lineRule="auto"/>
        <w:ind w:left="5" w:hanging="10"/>
        <w:jc w:val="both"/>
        <w:outlineLvl w:val="0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Uprzejmie proszę o wyznaczenie terminu i miejsca dokonania wglądu. </w:t>
      </w:r>
    </w:p>
    <w:p w14:paraId="62E4A29C" w14:textId="77777777" w:rsidR="004B0D75" w:rsidRPr="004B0D75" w:rsidRDefault="004B0D75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</w:p>
    <w:p w14:paraId="783F3387" w14:textId="77777777" w:rsidR="004B0D75" w:rsidRPr="004B0D75" w:rsidRDefault="00CA1DCE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</w:t>
      </w:r>
      <w:r w:rsidR="004B0D75" w:rsidRPr="004B0D75">
        <w:rPr>
          <w:rFonts w:ascii="Arial" w:eastAsia="Times New Roman" w:hAnsi="Arial" w:cs="Arial"/>
          <w:sz w:val="20"/>
          <w:lang w:eastAsia="pl-PL"/>
        </w:rPr>
        <w:t xml:space="preserve">…………………………………………………… </w:t>
      </w:r>
    </w:p>
    <w:p w14:paraId="2BA8C1B9" w14:textId="77777777" w:rsidR="004B0D75" w:rsidRPr="004B0D75" w:rsidRDefault="004B0D75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podpis zdającego lub rodziców niepełnoletniego zdającego </w:t>
      </w:r>
    </w:p>
    <w:p w14:paraId="041C9D78" w14:textId="77777777" w:rsidR="004B0D75" w:rsidRPr="004B0D75" w:rsidRDefault="004B0D75" w:rsidP="004B0D75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4B0D75">
        <w:rPr>
          <w:rFonts w:ascii="Arial" w:eastAsia="Times New Roman" w:hAnsi="Arial" w:cs="Arial"/>
          <w:sz w:val="18"/>
          <w:lang w:eastAsia="pl-PL"/>
        </w:rPr>
        <w:t xml:space="preserve">* </w:t>
      </w:r>
      <w:r w:rsidRPr="004B0D75">
        <w:rPr>
          <w:rFonts w:ascii="Arial" w:eastAsia="Times New Roman" w:hAnsi="Arial" w:cs="Arial"/>
          <w:sz w:val="20"/>
          <w:szCs w:val="20"/>
          <w:lang w:eastAsia="pl-PL"/>
        </w:rPr>
        <w:t xml:space="preserve">Praca egzaminacyjna obejmuje: </w:t>
      </w:r>
    </w:p>
    <w:p w14:paraId="58D1AE1A" w14:textId="3F009862" w:rsidR="004B0D75" w:rsidRDefault="004B0D75" w:rsidP="004B0D75">
      <w:pPr>
        <w:pStyle w:val="Akapitzlist"/>
        <w:numPr>
          <w:ilvl w:val="0"/>
          <w:numId w:val="32"/>
        </w:numPr>
        <w:spacing w:after="0" w:line="20" w:lineRule="atLeast"/>
        <w:ind w:left="426" w:right="15" w:hanging="329"/>
        <w:rPr>
          <w:rFonts w:ascii="Arial" w:hAnsi="Arial" w:cs="Arial"/>
          <w:color w:val="auto"/>
        </w:rPr>
      </w:pPr>
      <w:r w:rsidRPr="004B0D75">
        <w:rPr>
          <w:rFonts w:ascii="Arial" w:hAnsi="Arial" w:cs="Arial"/>
          <w:color w:val="auto"/>
        </w:rPr>
        <w:t xml:space="preserve">zadania i odpowiedzi zdającego zapisane i zarchiwizowane po części pisemnej w </w:t>
      </w:r>
      <w:r w:rsidR="00681613">
        <w:rPr>
          <w:rFonts w:ascii="Arial" w:hAnsi="Arial" w:cs="Arial"/>
          <w:color w:val="auto"/>
        </w:rPr>
        <w:t>SIOEZ</w:t>
      </w:r>
    </w:p>
    <w:p w14:paraId="7F110D68" w14:textId="77777777" w:rsidR="004B0D75" w:rsidRPr="004B0D75" w:rsidRDefault="004B0D75" w:rsidP="004B0D75">
      <w:pPr>
        <w:pStyle w:val="Akapitzlist"/>
        <w:numPr>
          <w:ilvl w:val="0"/>
          <w:numId w:val="32"/>
        </w:numPr>
        <w:spacing w:after="0" w:line="20" w:lineRule="atLeast"/>
        <w:ind w:left="426" w:right="15" w:hanging="329"/>
        <w:rPr>
          <w:rFonts w:ascii="Arial" w:hAnsi="Arial" w:cs="Arial"/>
          <w:color w:val="auto"/>
        </w:rPr>
      </w:pPr>
      <w:r w:rsidRPr="004B0D75">
        <w:rPr>
          <w:rFonts w:ascii="Arial" w:hAnsi="Arial" w:cs="Arial"/>
          <w:color w:val="auto"/>
        </w:rPr>
        <w:t>kartę oceny z części praktycznej oraz dokumentację, gdy jest to rezultat wykonania zadania na części praktycznej egzaminu</w:t>
      </w:r>
    </w:p>
    <w:tbl>
      <w:tblPr>
        <w:tblStyle w:val="Tabela-Siatka"/>
        <w:tblpPr w:leftFromText="141" w:rightFromText="141" w:vertAnchor="text" w:horzAnchor="margin" w:tblpY="61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B0D75" w:rsidRPr="00FE4682" w14:paraId="4E4AEF51" w14:textId="77777777" w:rsidTr="004B0D75">
        <w:tc>
          <w:tcPr>
            <w:tcW w:w="496" w:type="dxa"/>
            <w:vAlign w:val="center"/>
          </w:tcPr>
          <w:p w14:paraId="4C3C598C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24438FC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BCBD31D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417AE" w14:textId="77777777" w:rsidR="002716F1" w:rsidRDefault="002716F1" w:rsidP="007303BC">
      <w:pPr>
        <w:spacing w:after="0" w:line="240" w:lineRule="auto"/>
      </w:pPr>
      <w:r>
        <w:separator/>
      </w:r>
    </w:p>
  </w:endnote>
  <w:endnote w:type="continuationSeparator" w:id="0">
    <w:p w14:paraId="46ED3E4E" w14:textId="77777777" w:rsidR="002716F1" w:rsidRDefault="002716F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787E6" w14:textId="77777777" w:rsidR="002716F1" w:rsidRDefault="002716F1" w:rsidP="007303BC">
      <w:pPr>
        <w:spacing w:after="0" w:line="240" w:lineRule="auto"/>
      </w:pPr>
      <w:r>
        <w:separator/>
      </w:r>
    </w:p>
  </w:footnote>
  <w:footnote w:type="continuationSeparator" w:id="0">
    <w:p w14:paraId="147FB245" w14:textId="77777777" w:rsidR="002716F1" w:rsidRDefault="002716F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CFE1C" w14:textId="1E6F629B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del w:id="0" w:author="Janina Gil" w:date="2025-07-08T17:46:00Z">
      <w:r w:rsidRPr="0035187B" w:rsidDel="009116F8">
        <w:rPr>
          <w:rFonts w:ascii="Arial" w:hAnsi="Arial" w:cs="Arial"/>
          <w:bCs/>
          <w:color w:val="000000"/>
          <w:sz w:val="18"/>
          <w:szCs w:val="20"/>
        </w:rPr>
        <w:delText>4</w:delText>
      </w:r>
    </w:del>
    <w:ins w:id="1" w:author="Janina Gil" w:date="2025-07-08T17:46:00Z">
      <w:r w:rsidR="009116F8">
        <w:rPr>
          <w:rFonts w:ascii="Arial" w:hAnsi="Arial" w:cs="Arial"/>
          <w:bCs/>
          <w:color w:val="000000"/>
          <w:sz w:val="18"/>
          <w:szCs w:val="20"/>
        </w:rPr>
        <w:t>5</w:t>
      </w:r>
    </w:ins>
    <w:r w:rsidRPr="0035187B">
      <w:rPr>
        <w:rFonts w:ascii="Arial" w:hAnsi="Arial" w:cs="Arial"/>
        <w:bCs/>
        <w:color w:val="000000"/>
        <w:sz w:val="18"/>
        <w:szCs w:val="20"/>
      </w:rPr>
      <w:t>/202</w:t>
    </w:r>
    <w:ins w:id="2" w:author="Janina Gil" w:date="2025-07-08T17:46:00Z">
      <w:r w:rsidR="009116F8">
        <w:rPr>
          <w:rFonts w:ascii="Arial" w:hAnsi="Arial" w:cs="Arial"/>
          <w:bCs/>
          <w:color w:val="000000"/>
          <w:sz w:val="18"/>
          <w:szCs w:val="20"/>
        </w:rPr>
        <w:t>6</w:t>
      </w:r>
    </w:ins>
    <w:del w:id="3" w:author="Janina Gil" w:date="2025-07-08T17:46:00Z">
      <w:r w:rsidRPr="0035187B" w:rsidDel="009116F8">
        <w:rPr>
          <w:rFonts w:ascii="Arial" w:hAnsi="Arial" w:cs="Arial"/>
          <w:bCs/>
          <w:color w:val="000000"/>
          <w:sz w:val="18"/>
          <w:szCs w:val="20"/>
        </w:rPr>
        <w:delText>5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7527896">
    <w:abstractNumId w:val="1"/>
  </w:num>
  <w:num w:numId="2" w16cid:durableId="1071658019">
    <w:abstractNumId w:val="17"/>
  </w:num>
  <w:num w:numId="3" w16cid:durableId="22172003">
    <w:abstractNumId w:val="22"/>
  </w:num>
  <w:num w:numId="4" w16cid:durableId="1375344623">
    <w:abstractNumId w:val="7"/>
  </w:num>
  <w:num w:numId="5" w16cid:durableId="2112817813">
    <w:abstractNumId w:val="15"/>
  </w:num>
  <w:num w:numId="6" w16cid:durableId="95449840">
    <w:abstractNumId w:val="3"/>
  </w:num>
  <w:num w:numId="7" w16cid:durableId="2048330580">
    <w:abstractNumId w:val="26"/>
  </w:num>
  <w:num w:numId="8" w16cid:durableId="1881161164">
    <w:abstractNumId w:val="24"/>
  </w:num>
  <w:num w:numId="9" w16cid:durableId="1661957713">
    <w:abstractNumId w:val="23"/>
  </w:num>
  <w:num w:numId="10" w16cid:durableId="1758289954">
    <w:abstractNumId w:val="8"/>
  </w:num>
  <w:num w:numId="11" w16cid:durableId="508182581">
    <w:abstractNumId w:val="14"/>
  </w:num>
  <w:num w:numId="12" w16cid:durableId="1327435698">
    <w:abstractNumId w:val="25"/>
  </w:num>
  <w:num w:numId="13" w16cid:durableId="166098536">
    <w:abstractNumId w:val="13"/>
  </w:num>
  <w:num w:numId="14" w16cid:durableId="1853445512">
    <w:abstractNumId w:val="2"/>
  </w:num>
  <w:num w:numId="15" w16cid:durableId="755201296">
    <w:abstractNumId w:val="5"/>
  </w:num>
  <w:num w:numId="16" w16cid:durableId="1366641183">
    <w:abstractNumId w:val="4"/>
  </w:num>
  <w:num w:numId="17" w16cid:durableId="1374961700">
    <w:abstractNumId w:val="30"/>
  </w:num>
  <w:num w:numId="18" w16cid:durableId="2045906022">
    <w:abstractNumId w:val="21"/>
  </w:num>
  <w:num w:numId="19" w16cid:durableId="2071221139">
    <w:abstractNumId w:val="10"/>
  </w:num>
  <w:num w:numId="20" w16cid:durableId="47918295">
    <w:abstractNumId w:val="31"/>
  </w:num>
  <w:num w:numId="21" w16cid:durableId="199636870">
    <w:abstractNumId w:val="19"/>
  </w:num>
  <w:num w:numId="22" w16cid:durableId="199172509">
    <w:abstractNumId w:val="29"/>
  </w:num>
  <w:num w:numId="23" w16cid:durableId="1758818316">
    <w:abstractNumId w:val="9"/>
  </w:num>
  <w:num w:numId="24" w16cid:durableId="994070206">
    <w:abstractNumId w:val="12"/>
  </w:num>
  <w:num w:numId="25" w16cid:durableId="1182746190">
    <w:abstractNumId w:val="27"/>
  </w:num>
  <w:num w:numId="26" w16cid:durableId="477040668">
    <w:abstractNumId w:val="6"/>
  </w:num>
  <w:num w:numId="27" w16cid:durableId="655496922">
    <w:abstractNumId w:val="20"/>
  </w:num>
  <w:num w:numId="28" w16cid:durableId="1737623931">
    <w:abstractNumId w:val="0"/>
  </w:num>
  <w:num w:numId="29" w16cid:durableId="1506239374">
    <w:abstractNumId w:val="18"/>
  </w:num>
  <w:num w:numId="30" w16cid:durableId="766191996">
    <w:abstractNumId w:val="28"/>
  </w:num>
  <w:num w:numId="31" w16cid:durableId="686521788">
    <w:abstractNumId w:val="16"/>
  </w:num>
  <w:num w:numId="32" w16cid:durableId="59009175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nina Gil">
    <w15:presenceInfo w15:providerId="None" w15:userId="Janina Gi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428A"/>
    <w:rsid w:val="00005D16"/>
    <w:rsid w:val="00012919"/>
    <w:rsid w:val="00012931"/>
    <w:rsid w:val="00062665"/>
    <w:rsid w:val="00080726"/>
    <w:rsid w:val="00085BE9"/>
    <w:rsid w:val="000C4CA6"/>
    <w:rsid w:val="00194F13"/>
    <w:rsid w:val="002330C6"/>
    <w:rsid w:val="002360E3"/>
    <w:rsid w:val="002716F1"/>
    <w:rsid w:val="002A362D"/>
    <w:rsid w:val="002E2231"/>
    <w:rsid w:val="0031651D"/>
    <w:rsid w:val="0035187B"/>
    <w:rsid w:val="00377EED"/>
    <w:rsid w:val="00390AE3"/>
    <w:rsid w:val="0040325F"/>
    <w:rsid w:val="00453AD3"/>
    <w:rsid w:val="00463ED0"/>
    <w:rsid w:val="0048015C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1613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116F8"/>
    <w:rsid w:val="00937455"/>
    <w:rsid w:val="00975996"/>
    <w:rsid w:val="00983162"/>
    <w:rsid w:val="009B238E"/>
    <w:rsid w:val="00A326CB"/>
    <w:rsid w:val="00A63B90"/>
    <w:rsid w:val="00A8456E"/>
    <w:rsid w:val="00A93947"/>
    <w:rsid w:val="00AB1F4E"/>
    <w:rsid w:val="00AC2EDA"/>
    <w:rsid w:val="00B02AD1"/>
    <w:rsid w:val="00B1492D"/>
    <w:rsid w:val="00BF7208"/>
    <w:rsid w:val="00C3165D"/>
    <w:rsid w:val="00CA1DCE"/>
    <w:rsid w:val="00CF43BB"/>
    <w:rsid w:val="00D161E2"/>
    <w:rsid w:val="00D26EAD"/>
    <w:rsid w:val="00D53475"/>
    <w:rsid w:val="00D53F7D"/>
    <w:rsid w:val="00D678F6"/>
    <w:rsid w:val="00D76516"/>
    <w:rsid w:val="00DD3693"/>
    <w:rsid w:val="00DE12EC"/>
    <w:rsid w:val="00DF71AB"/>
    <w:rsid w:val="00E126B8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1491E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032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38</cp:revision>
  <dcterms:created xsi:type="dcterms:W3CDTF">2024-07-14T19:44:00Z</dcterms:created>
  <dcterms:modified xsi:type="dcterms:W3CDTF">2025-08-19T11:59:00Z</dcterms:modified>
</cp:coreProperties>
</file>